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46D" w:rsidRDefault="002C417F" w:rsidP="00D134A3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16.5pt;margin-top:1.1pt;width:141pt;height:26.3pt;z-index:251668480" fillcolor="#f2f2f2 [3052]" strokecolor="black [3200]" strokeweight="5pt">
            <v:stroke linestyle="thickThin"/>
            <v:shadow color="#868686"/>
            <v:textbox style="mso-next-textbox:#_x0000_s1030">
              <w:txbxContent>
                <w:p w:rsidR="00D134A3" w:rsidRPr="002C417F" w:rsidRDefault="00D134A3" w:rsidP="00D134A3">
                  <w:pPr>
                    <w:rPr>
                      <w:rFonts w:cs="B Nazanin"/>
                      <w:sz w:val="24"/>
                      <w:szCs w:val="24"/>
                    </w:rPr>
                  </w:pPr>
                  <w:r w:rsidRPr="002C417F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در </w:t>
                  </w:r>
                  <w:r w:rsidR="002C417F">
                    <w:rPr>
                      <w:rFonts w:cs="B Nazanin" w:hint="cs"/>
                      <w:sz w:val="24"/>
                      <w:szCs w:val="24"/>
                      <w:rtl/>
                    </w:rPr>
                    <w:t>سه ماه</w:t>
                  </w:r>
                  <w:r w:rsidRPr="002C417F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......        سال....... ........</w:t>
                  </w:r>
                </w:p>
              </w:txbxContent>
            </v:textbox>
            <w10:wrap anchorx="page"/>
          </v:shape>
        </w:pict>
      </w:r>
    </w:p>
    <w:p w:rsidR="00D134A3" w:rsidRDefault="00781166" w:rsidP="00D134A3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دانشگاه / </w:t>
      </w:r>
      <w:r w:rsidR="00D134A3" w:rsidRPr="004B3E8F">
        <w:rPr>
          <w:rFonts w:cs="B Nazanin" w:hint="cs"/>
          <w:b/>
          <w:bCs/>
          <w:rtl/>
        </w:rPr>
        <w:t>دانشکده علوم پزشکی.....</w:t>
      </w:r>
      <w:r w:rsidR="00D134A3">
        <w:rPr>
          <w:rFonts w:cs="B Nazanin" w:hint="cs"/>
          <w:b/>
          <w:bCs/>
          <w:rtl/>
        </w:rPr>
        <w:t>....</w:t>
      </w:r>
      <w:r w:rsidR="00D134A3" w:rsidRPr="004B3E8F">
        <w:rPr>
          <w:rFonts w:cs="B Nazanin" w:hint="cs"/>
          <w:b/>
          <w:bCs/>
          <w:rtl/>
        </w:rPr>
        <w:t>...</w:t>
      </w:r>
      <w:r w:rsidR="00D134A3">
        <w:rPr>
          <w:rFonts w:cs="B Nazanin" w:hint="cs"/>
          <w:b/>
          <w:bCs/>
          <w:rtl/>
        </w:rPr>
        <w:t xml:space="preserve">   </w:t>
      </w:r>
      <w:r w:rsidR="00D134A3" w:rsidRPr="00D134A3">
        <w:rPr>
          <w:rFonts w:cs="B Nazanin"/>
          <w:b/>
          <w:bCs/>
          <w:noProof/>
          <w:rtl/>
          <w:lang w:bidi="ar-S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-428625</wp:posOffset>
            </wp:positionV>
            <wp:extent cx="1158875" cy="495300"/>
            <wp:effectExtent l="19050" t="0" r="3175" b="0"/>
            <wp:wrapSquare wrapText="bothSides"/>
            <wp:docPr id="2" name="Picture 1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34A3" w:rsidRDefault="00D134A3" w:rsidP="00D134A3">
      <w:pPr>
        <w:spacing w:after="0" w:line="240" w:lineRule="auto"/>
        <w:jc w:val="both"/>
        <w:rPr>
          <w:rFonts w:cs="B Nazanin"/>
          <w:b/>
          <w:bCs/>
          <w:rtl/>
        </w:rPr>
      </w:pPr>
      <w:r w:rsidRPr="004B3E8F">
        <w:rPr>
          <w:rFonts w:cs="B Nazanin" w:hint="cs"/>
          <w:b/>
          <w:bCs/>
          <w:rtl/>
        </w:rPr>
        <w:t>مرکز بهداشت شهرستان..</w:t>
      </w:r>
      <w:r>
        <w:rPr>
          <w:rFonts w:cs="B Nazanin" w:hint="cs"/>
          <w:b/>
          <w:bCs/>
          <w:rtl/>
        </w:rPr>
        <w:t>............</w:t>
      </w:r>
      <w:r w:rsidRPr="004B3E8F">
        <w:rPr>
          <w:rFonts w:cs="B Nazanin" w:hint="cs"/>
          <w:b/>
          <w:bCs/>
          <w:rtl/>
        </w:rPr>
        <w:t>.</w:t>
      </w:r>
    </w:p>
    <w:p w:rsidR="00D134A3" w:rsidRDefault="00D134A3" w:rsidP="00D134A3">
      <w:pPr>
        <w:spacing w:after="0" w:line="24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مرکز/ پایگاه مشاوره بیماری های رفتاری................</w:t>
      </w:r>
    </w:p>
    <w:p w:rsidR="005C3100" w:rsidRDefault="00D134A3" w:rsidP="00285ABC">
      <w:pPr>
        <w:spacing w:after="0" w:line="240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       </w:t>
      </w:r>
    </w:p>
    <w:p w:rsidR="00BD2F2D" w:rsidRDefault="00D134A3" w:rsidP="008B7270">
      <w:pPr>
        <w:spacing w:after="0" w:line="24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فرم شماره </w:t>
      </w:r>
      <w:r w:rsidR="007E39D7">
        <w:rPr>
          <w:rFonts w:cs="B Nazanin" w:hint="cs"/>
          <w:b/>
          <w:bCs/>
          <w:rtl/>
        </w:rPr>
        <w:t>9</w:t>
      </w:r>
      <w:r>
        <w:rPr>
          <w:rFonts w:cs="B Nazanin" w:hint="cs"/>
          <w:b/>
          <w:bCs/>
          <w:rtl/>
        </w:rPr>
        <w:t xml:space="preserve">- </w:t>
      </w:r>
      <w:r w:rsidR="00886C1B" w:rsidRPr="00886C1B">
        <w:rPr>
          <w:rFonts w:cs="B Nazanin" w:hint="cs"/>
          <w:b/>
          <w:bCs/>
          <w:sz w:val="20"/>
          <w:szCs w:val="20"/>
          <w:rtl/>
        </w:rPr>
        <w:t xml:space="preserve">گزارش وضعیت آزمایش تست تشخیص سریع </w:t>
      </w:r>
      <w:r w:rsidR="00886C1B" w:rsidRPr="00886C1B">
        <w:rPr>
          <w:rFonts w:cs="B Nazanin"/>
          <w:b/>
          <w:bCs/>
          <w:sz w:val="20"/>
          <w:szCs w:val="20"/>
        </w:rPr>
        <w:t>HIV</w:t>
      </w:r>
      <w:r w:rsidR="00886C1B" w:rsidRPr="00886C1B">
        <w:rPr>
          <w:rFonts w:cs="B Nazanin" w:hint="cs"/>
          <w:b/>
          <w:bCs/>
          <w:sz w:val="20"/>
          <w:szCs w:val="20"/>
          <w:rtl/>
        </w:rPr>
        <w:t xml:space="preserve"> در زنان باردار و اقدامات مرتبط با پیشگیری ازانتفال به نوزاد</w:t>
      </w:r>
    </w:p>
    <w:tbl>
      <w:tblPr>
        <w:tblpPr w:leftFromText="180" w:rightFromText="180" w:vertAnchor="page" w:horzAnchor="margin" w:tblpXSpec="center" w:tblpY="3541"/>
        <w:bidiVisual/>
        <w:tblW w:w="4558" w:type="pct"/>
        <w:tblLayout w:type="fixed"/>
        <w:tblLook w:val="04A0" w:firstRow="1" w:lastRow="0" w:firstColumn="1" w:lastColumn="0" w:noHBand="0" w:noVBand="1"/>
      </w:tblPr>
      <w:tblGrid>
        <w:gridCol w:w="7544"/>
        <w:gridCol w:w="1185"/>
      </w:tblGrid>
      <w:tr w:rsidR="00BD2F2D" w:rsidRPr="00570710" w:rsidTr="001D4FC2">
        <w:trPr>
          <w:cantSplit/>
          <w:trHeight w:val="586"/>
        </w:trPr>
        <w:tc>
          <w:tcPr>
            <w:tcW w:w="4321" w:type="pct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2F2D" w:rsidRPr="00570710" w:rsidRDefault="00BD2F2D" w:rsidP="002C41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داد</w:t>
            </w:r>
            <w:r w:rsidRPr="00EF026A">
              <w:rPr>
                <w:rFonts w:cs="B Nazanin" w:hint="cs"/>
                <w:b/>
                <w:bCs/>
                <w:rtl/>
              </w:rPr>
              <w:t>ه های مربوط به</w:t>
            </w:r>
            <w:r w:rsidR="002C417F">
              <w:rPr>
                <w:rFonts w:cs="B Nazanin"/>
                <w:b/>
                <w:bCs/>
              </w:rPr>
              <w:t xml:space="preserve"> </w:t>
            </w:r>
            <w:r w:rsidR="002C417F">
              <w:rPr>
                <w:rFonts w:cs="B Nazanin" w:hint="cs"/>
                <w:b/>
                <w:bCs/>
                <w:rtl/>
              </w:rPr>
              <w:t>زنان بارداری</w:t>
            </w:r>
            <w:r w:rsidRPr="00EF026A">
              <w:rPr>
                <w:rFonts w:cs="B Nazanin" w:hint="cs"/>
                <w:b/>
                <w:bCs/>
                <w:rtl/>
              </w:rPr>
              <w:t xml:space="preserve"> که با تست </w:t>
            </w:r>
            <w:r>
              <w:rPr>
                <w:rFonts w:cs="B Nazanin" w:hint="cs"/>
                <w:b/>
                <w:bCs/>
                <w:rtl/>
              </w:rPr>
              <w:t xml:space="preserve">تشخیص سریع </w:t>
            </w:r>
            <w:r>
              <w:rPr>
                <w:rFonts w:cs="B Nazanin"/>
                <w:b/>
                <w:bCs/>
              </w:rPr>
              <w:t>HIV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2C417F">
              <w:rPr>
                <w:rFonts w:cs="B Nazanin" w:hint="cs"/>
                <w:b/>
                <w:bCs/>
                <w:rtl/>
              </w:rPr>
              <w:t xml:space="preserve">مورد ارزیابی قرار گرفته </w:t>
            </w:r>
            <w:proofErr w:type="spellStart"/>
            <w:r w:rsidR="002C417F">
              <w:rPr>
                <w:rFonts w:cs="B Nazanin" w:hint="cs"/>
                <w:b/>
                <w:bCs/>
                <w:rtl/>
              </w:rPr>
              <w:t>اند</w:t>
            </w:r>
            <w:proofErr w:type="spellEnd"/>
            <w:r w:rsidRPr="00EF026A">
              <w:rPr>
                <w:rFonts w:cs="B Nazanin" w:hint="cs"/>
                <w:b/>
                <w:bCs/>
                <w:rtl/>
              </w:rPr>
              <w:t>.</w:t>
            </w:r>
          </w:p>
        </w:tc>
        <w:tc>
          <w:tcPr>
            <w:tcW w:w="679" w:type="pc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D2F2D" w:rsidRPr="00570710" w:rsidRDefault="00BD2F2D" w:rsidP="005C3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جمع</w:t>
            </w:r>
          </w:p>
        </w:tc>
      </w:tr>
      <w:tr w:rsidR="00BD2F2D" w:rsidRPr="00570710" w:rsidTr="001D4FC2">
        <w:trPr>
          <w:cantSplit/>
          <w:trHeight w:val="555"/>
        </w:trPr>
        <w:tc>
          <w:tcPr>
            <w:tcW w:w="4321" w:type="pct"/>
            <w:vMerge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2F2D" w:rsidRPr="00570710" w:rsidRDefault="00BD2F2D" w:rsidP="005C3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BD2F2D" w:rsidRPr="00570710" w:rsidRDefault="00BD2F2D" w:rsidP="005C3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BD2F2D" w:rsidRPr="00570710" w:rsidTr="001D4FC2">
        <w:trPr>
          <w:cantSplit/>
          <w:trHeight w:val="654"/>
        </w:trPr>
        <w:tc>
          <w:tcPr>
            <w:tcW w:w="4321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2F2D" w:rsidRPr="00323A5B" w:rsidRDefault="00BD2F2D" w:rsidP="007036A0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تعداد زنان بارداری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که در این </w:t>
            </w:r>
            <w:r w:rsidR="002C417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="007036A0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تحت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تست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تشخیص سری</w:t>
            </w:r>
            <w:bookmarkStart w:id="0" w:name="_GoBack"/>
            <w:bookmarkEnd w:id="0"/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اولین نوبت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7036A0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قرار گرفته </w:t>
            </w:r>
            <w:proofErr w:type="spellStart"/>
            <w:r w:rsidR="007036A0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اند</w:t>
            </w:r>
            <w:proofErr w:type="spellEnd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679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D2F2D" w:rsidRPr="00570710" w:rsidTr="001D4FC2">
        <w:trPr>
          <w:cantSplit/>
          <w:trHeight w:val="500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2F2D" w:rsidRPr="00323A5B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انجام شده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اولین نوبت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در زنان باردار در این </w:t>
            </w:r>
            <w:r w:rsidR="002C417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D2F2D" w:rsidRPr="00570710" w:rsidTr="001D4FC2">
        <w:trPr>
          <w:cantSplit/>
          <w:trHeight w:val="548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2F2D" w:rsidRPr="00323A5B" w:rsidRDefault="00BD2F2D" w:rsidP="007036A0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="007036A0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انجام شده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="007036A0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دومین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نوبت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برای زنان باردار در این </w:t>
            </w:r>
            <w:r w:rsidR="002C417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D2F2D" w:rsidRPr="00570710" w:rsidTr="001D4FC2">
        <w:trPr>
          <w:cantSplit/>
          <w:trHeight w:val="606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2F2D" w:rsidRPr="00323A5B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 در این </w:t>
            </w:r>
            <w:r w:rsidR="002C417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دارای تست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مثبت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هستند.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D2F2D" w:rsidRPr="00570710" w:rsidTr="001D4FC2">
        <w:trPr>
          <w:cantSplit/>
          <w:trHeight w:val="548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D2F2D" w:rsidRPr="00323A5B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="002C417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 این </w:t>
            </w:r>
            <w:r w:rsidR="002C417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دارای تست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تاییدی هستند.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D2F2D" w:rsidRPr="00570710" w:rsidTr="001D4FC2">
        <w:trPr>
          <w:cantSplit/>
          <w:trHeight w:val="523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D2F2D" w:rsidRPr="00323A5B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="002C417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 این </w:t>
            </w:r>
            <w:r w:rsidR="002C417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دارای تست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تاییدی مثبت هستند.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D2F2D" w:rsidRPr="00570710" w:rsidTr="001D4FC2">
        <w:trPr>
          <w:cantSplit/>
          <w:trHeight w:val="606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D2F2D" w:rsidRPr="00323A5B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="002C417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 xml:space="preserve">HIV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در این </w:t>
            </w:r>
            <w:r w:rsidR="002C417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درمان </w:t>
            </w:r>
            <w:proofErr w:type="spellStart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پروفیلاکسی</w:t>
            </w:r>
            <w:proofErr w:type="spellEnd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 آنها شروع شده است.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D2F2D" w:rsidRPr="00570710" w:rsidTr="001D4FC2">
        <w:trPr>
          <w:cantSplit/>
          <w:trHeight w:val="709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D2F2D" w:rsidRPr="00B3046D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زایمان سزارین انجام شده برای زنان باردار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در این </w:t>
            </w:r>
            <w:r w:rsidR="002C417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D2F2D" w:rsidRPr="00570710" w:rsidTr="001D4FC2">
        <w:trPr>
          <w:cantSplit/>
          <w:trHeight w:val="709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D2F2D" w:rsidRPr="00B3046D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نوزادان متولد شده از مادر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که در این </w:t>
            </w:r>
            <w:r w:rsidR="002C417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درمان </w:t>
            </w:r>
            <w:proofErr w:type="spellStart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پروفیلاکسی</w:t>
            </w:r>
            <w:proofErr w:type="spellEnd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دریافت کردند.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D2F2D" w:rsidRPr="00570710" w:rsidTr="001D4FC2">
        <w:trPr>
          <w:cantSplit/>
          <w:trHeight w:val="709"/>
        </w:trPr>
        <w:tc>
          <w:tcPr>
            <w:tcW w:w="4321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D2F2D" w:rsidRPr="00B3046D" w:rsidRDefault="00BD2F2D" w:rsidP="00C12A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نوزادان متولد شده از مادر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که در این </w:t>
            </w:r>
            <w:r w:rsidR="002C417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شیر خشک جهت تغذیه دریافت کردند.</w:t>
            </w:r>
          </w:p>
        </w:tc>
        <w:tc>
          <w:tcPr>
            <w:tcW w:w="679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D2F2D" w:rsidRPr="00570710" w:rsidRDefault="00BD2F2D" w:rsidP="00C12AE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D134A3" w:rsidRDefault="00542255" w:rsidP="00542255">
      <w:pPr>
        <w:tabs>
          <w:tab w:val="left" w:pos="7260"/>
        </w:tabs>
        <w:spacing w:after="0" w:line="240" w:lineRule="auto"/>
        <w:jc w:val="both"/>
        <w:rPr>
          <w:b/>
          <w:bCs/>
          <w:rtl/>
        </w:rPr>
      </w:pPr>
      <w:r>
        <w:rPr>
          <w:b/>
          <w:bCs/>
          <w:rtl/>
        </w:rPr>
        <w:tab/>
      </w:r>
    </w:p>
    <w:p w:rsidR="00D90EFB" w:rsidRDefault="00D90EFB" w:rsidP="00D134A3">
      <w:pPr>
        <w:bidi w:val="0"/>
        <w:jc w:val="right"/>
        <w:rPr>
          <w:b/>
          <w:bCs/>
          <w:rtl/>
        </w:rPr>
      </w:pPr>
    </w:p>
    <w:p w:rsidR="00D90EFB" w:rsidRDefault="00D90EFB" w:rsidP="00D90EFB">
      <w:pPr>
        <w:spacing w:after="0" w:line="240" w:lineRule="auto"/>
        <w:rPr>
          <w:rFonts w:ascii="Arial" w:eastAsia="Times New Roman" w:hAnsi="Arial" w:cs="B Mitra"/>
          <w:color w:val="000000"/>
          <w:sz w:val="24"/>
          <w:szCs w:val="24"/>
          <w:rtl/>
        </w:rPr>
      </w:pPr>
      <w:r>
        <w:rPr>
          <w:rFonts w:ascii="Arial" w:eastAsia="Times New Roman" w:hAnsi="Arial" w:cs="B Mitra" w:hint="cs"/>
          <w:color w:val="000000"/>
          <w:sz w:val="24"/>
          <w:szCs w:val="24"/>
          <w:rtl/>
        </w:rPr>
        <w:t xml:space="preserve">       </w:t>
      </w:r>
      <w:r w:rsidR="00D134A3" w:rsidRPr="00D90EFB">
        <w:rPr>
          <w:rFonts w:ascii="Arial" w:eastAsia="Times New Roman" w:hAnsi="Arial" w:cs="B Mitra" w:hint="cs"/>
          <w:color w:val="000000"/>
          <w:sz w:val="24"/>
          <w:szCs w:val="24"/>
          <w:rtl/>
        </w:rPr>
        <w:t xml:space="preserve">تاریخ تکمیل: </w:t>
      </w:r>
    </w:p>
    <w:p w:rsidR="00D90EFB" w:rsidRDefault="00D90EFB" w:rsidP="00D90EFB">
      <w:pPr>
        <w:spacing w:after="0" w:line="240" w:lineRule="auto"/>
        <w:rPr>
          <w:rFonts w:ascii="Arial" w:eastAsia="Times New Roman" w:hAnsi="Arial" w:cs="B Mitra"/>
          <w:color w:val="000000"/>
          <w:sz w:val="24"/>
          <w:szCs w:val="24"/>
          <w:rtl/>
        </w:rPr>
      </w:pPr>
    </w:p>
    <w:p w:rsidR="00D134A3" w:rsidRPr="00D90EFB" w:rsidRDefault="00D90EFB" w:rsidP="00D90EFB">
      <w:pPr>
        <w:spacing w:after="0" w:line="240" w:lineRule="auto"/>
        <w:rPr>
          <w:rFonts w:ascii="Arial" w:eastAsia="Times New Roman" w:hAnsi="Arial" w:cs="B Mitra"/>
          <w:color w:val="000000"/>
          <w:sz w:val="24"/>
          <w:szCs w:val="24"/>
          <w:rtl/>
        </w:rPr>
      </w:pPr>
      <w:r>
        <w:rPr>
          <w:rFonts w:ascii="Arial" w:eastAsia="Times New Roman" w:hAnsi="Arial" w:cs="B Mitra" w:hint="cs"/>
          <w:color w:val="000000"/>
          <w:sz w:val="24"/>
          <w:szCs w:val="24"/>
          <w:rtl/>
        </w:rPr>
        <w:t xml:space="preserve">    </w:t>
      </w:r>
      <w:r w:rsidR="00D134A3" w:rsidRPr="00D90EFB">
        <w:rPr>
          <w:rFonts w:ascii="Arial" w:eastAsia="Times New Roman" w:hAnsi="Arial" w:cs="B Mitra" w:hint="cs"/>
          <w:color w:val="000000"/>
          <w:sz w:val="24"/>
          <w:szCs w:val="24"/>
          <w:rtl/>
        </w:rPr>
        <w:t xml:space="preserve">نام </w:t>
      </w:r>
      <w:r>
        <w:rPr>
          <w:rFonts w:ascii="Arial" w:eastAsia="Times New Roman" w:hAnsi="Arial" w:cs="B Mitra" w:hint="cs"/>
          <w:color w:val="000000"/>
          <w:sz w:val="24"/>
          <w:szCs w:val="24"/>
          <w:rtl/>
        </w:rPr>
        <w:t xml:space="preserve">و سمت </w:t>
      </w:r>
      <w:r w:rsidR="00D134A3" w:rsidRPr="00D90EFB">
        <w:rPr>
          <w:rFonts w:ascii="Arial" w:eastAsia="Times New Roman" w:hAnsi="Arial" w:cs="B Mitra" w:hint="cs"/>
          <w:color w:val="000000"/>
          <w:sz w:val="24"/>
          <w:szCs w:val="24"/>
          <w:rtl/>
        </w:rPr>
        <w:t>تکمیل کننده:</w:t>
      </w:r>
    </w:p>
    <w:p w:rsidR="00D90EFB" w:rsidRDefault="00D90EFB" w:rsidP="00D90EFB">
      <w:pPr>
        <w:bidi w:val="0"/>
        <w:jc w:val="right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rPr>
          <w:rFonts w:cs="B Nazanin"/>
          <w:b/>
          <w:bCs/>
        </w:rPr>
      </w:pPr>
    </w:p>
    <w:p w:rsidR="00E86307" w:rsidRDefault="00E86307" w:rsidP="00781166">
      <w:pPr>
        <w:spacing w:after="0" w:line="240" w:lineRule="auto"/>
        <w:rPr>
          <w:rFonts w:cs="B Nazanin"/>
          <w:b/>
          <w:bCs/>
        </w:rPr>
      </w:pPr>
    </w:p>
    <w:sectPr w:rsidR="00E86307" w:rsidSect="00170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437B"/>
    <w:rsid w:val="0005034A"/>
    <w:rsid w:val="00097F15"/>
    <w:rsid w:val="000D7372"/>
    <w:rsid w:val="001421D8"/>
    <w:rsid w:val="00147310"/>
    <w:rsid w:val="00170009"/>
    <w:rsid w:val="001B218A"/>
    <w:rsid w:val="001C73D2"/>
    <w:rsid w:val="001D4FC2"/>
    <w:rsid w:val="001F47BF"/>
    <w:rsid w:val="00215705"/>
    <w:rsid w:val="00257222"/>
    <w:rsid w:val="00285ABC"/>
    <w:rsid w:val="002C417F"/>
    <w:rsid w:val="002D3758"/>
    <w:rsid w:val="002E2B2B"/>
    <w:rsid w:val="003314AC"/>
    <w:rsid w:val="00346BDC"/>
    <w:rsid w:val="003C6976"/>
    <w:rsid w:val="003E4536"/>
    <w:rsid w:val="003F1687"/>
    <w:rsid w:val="005014ED"/>
    <w:rsid w:val="00542255"/>
    <w:rsid w:val="0054225E"/>
    <w:rsid w:val="0058394B"/>
    <w:rsid w:val="005A437B"/>
    <w:rsid w:val="005C3100"/>
    <w:rsid w:val="006631A4"/>
    <w:rsid w:val="006826A4"/>
    <w:rsid w:val="006950BF"/>
    <w:rsid w:val="007036A0"/>
    <w:rsid w:val="00781166"/>
    <w:rsid w:val="00793D42"/>
    <w:rsid w:val="007E39D7"/>
    <w:rsid w:val="008135B1"/>
    <w:rsid w:val="00886C1B"/>
    <w:rsid w:val="008B7270"/>
    <w:rsid w:val="008E7502"/>
    <w:rsid w:val="009902CE"/>
    <w:rsid w:val="00990CFB"/>
    <w:rsid w:val="009C67EB"/>
    <w:rsid w:val="00A17B49"/>
    <w:rsid w:val="00A40376"/>
    <w:rsid w:val="00A92A1C"/>
    <w:rsid w:val="00B3046D"/>
    <w:rsid w:val="00BD2F2D"/>
    <w:rsid w:val="00BD6992"/>
    <w:rsid w:val="00C12AEA"/>
    <w:rsid w:val="00C343EE"/>
    <w:rsid w:val="00C53259"/>
    <w:rsid w:val="00C6413F"/>
    <w:rsid w:val="00CA46B4"/>
    <w:rsid w:val="00CC286C"/>
    <w:rsid w:val="00CD46F2"/>
    <w:rsid w:val="00D134A3"/>
    <w:rsid w:val="00D84C6D"/>
    <w:rsid w:val="00D90EFB"/>
    <w:rsid w:val="00E058D4"/>
    <w:rsid w:val="00E06CCC"/>
    <w:rsid w:val="00E41D12"/>
    <w:rsid w:val="00E73741"/>
    <w:rsid w:val="00E86307"/>
    <w:rsid w:val="00ED4E3F"/>
    <w:rsid w:val="00EF026A"/>
    <w:rsid w:val="00EF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5CA4A0B1-A7D0-4689-8BA1-BCF028EED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37B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80E43-D9AC-4772-9235-D1718C547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</dc:creator>
  <cp:keywords/>
  <dc:description/>
  <cp:lastModifiedBy>سرگلزايي دكتر مريم</cp:lastModifiedBy>
  <cp:revision>16</cp:revision>
  <cp:lastPrinted>2014-05-31T07:44:00Z</cp:lastPrinted>
  <dcterms:created xsi:type="dcterms:W3CDTF">2014-01-05T07:01:00Z</dcterms:created>
  <dcterms:modified xsi:type="dcterms:W3CDTF">2017-04-05T06:00:00Z</dcterms:modified>
</cp:coreProperties>
</file>